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4E62FCA7" w:rsidR="00F55BCB" w:rsidRPr="00C77138" w:rsidDel="00BD3B8A" w:rsidRDefault="00B21728" w:rsidP="00B91F51">
      <w:pPr>
        <w:ind w:firstLineChars="100" w:firstLine="220"/>
        <w:jc w:val="left"/>
        <w:rPr>
          <w:del w:id="0" w:author="山本 貴浩(yamamoto-takahiro)" w:date="2024-12-19T11:10:00Z"/>
          <w:rFonts w:ascii="ＭＳ ゴシック" w:eastAsia="ＭＳ ゴシック" w:hAnsi="ＭＳ ゴシック"/>
          <w:sz w:val="22"/>
        </w:rPr>
      </w:pPr>
      <w:r w:rsidRPr="00C77138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C77138">
        <w:rPr>
          <w:rFonts w:ascii="ＭＳ ゴシック" w:eastAsia="ＭＳ ゴシック" w:hAnsi="ＭＳ ゴシック" w:hint="eastAsia"/>
          <w:sz w:val="22"/>
        </w:rPr>
        <w:t>「</w:t>
      </w:r>
      <w:r w:rsidRPr="00C77138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C77138">
        <w:rPr>
          <w:rFonts w:ascii="ＭＳ ゴシック" w:eastAsia="ＭＳ ゴシック" w:hAnsi="ＭＳ ゴシック" w:hint="eastAsia"/>
          <w:sz w:val="22"/>
        </w:rPr>
        <w:t>」の中から</w:t>
      </w:r>
      <w:r w:rsidRPr="00C77138">
        <w:rPr>
          <w:rFonts w:ascii="ＭＳ ゴシック" w:eastAsia="ＭＳ ゴシック" w:hAnsi="ＭＳ ゴシック" w:hint="eastAsia"/>
          <w:sz w:val="22"/>
        </w:rPr>
        <w:t>、</w:t>
      </w:r>
      <w:r w:rsidR="001374B6" w:rsidRPr="00C77138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C77138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C77138">
        <w:rPr>
          <w:rFonts w:ascii="ＭＳ ゴシック" w:eastAsia="ＭＳ ゴシック" w:hAnsi="ＭＳ ゴシック" w:hint="eastAsia"/>
          <w:sz w:val="22"/>
        </w:rPr>
        <w:t>を</w:t>
      </w:r>
      <w:r w:rsidR="00854290" w:rsidRPr="00C77138">
        <w:rPr>
          <w:rFonts w:ascii="ＭＳ ゴシック" w:eastAsia="ＭＳ ゴシック" w:hAnsi="ＭＳ ゴシック" w:hint="eastAsia"/>
          <w:sz w:val="22"/>
        </w:rPr>
        <w:t>検討の上、</w:t>
      </w:r>
      <w:r w:rsidRPr="00C77138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C77138">
        <w:rPr>
          <w:rFonts w:ascii="ＭＳ ゴシック" w:eastAsia="ＭＳ ゴシック" w:hAnsi="ＭＳ ゴシック" w:hint="eastAsia"/>
          <w:sz w:val="22"/>
        </w:rPr>
        <w:t>に</w:t>
      </w:r>
      <w:r w:rsidR="009F25AB" w:rsidRPr="00C77138">
        <w:rPr>
          <w:rFonts w:ascii="ＭＳ ゴシック" w:eastAsia="ＭＳ ゴシック" w:hAnsi="ＭＳ ゴシック" w:hint="eastAsia"/>
          <w:sz w:val="22"/>
        </w:rPr>
        <w:t>、</w:t>
      </w:r>
      <w:r w:rsidR="0015561A" w:rsidRPr="00C77138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C77138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C77138">
        <w:rPr>
          <w:rFonts w:ascii="ＭＳ ゴシック" w:eastAsia="ＭＳ ゴシック" w:hAnsi="ＭＳ ゴシック" w:hint="eastAsia"/>
          <w:sz w:val="22"/>
        </w:rPr>
        <w:t>その他の欄に</w:t>
      </w:r>
      <w:r w:rsidR="00A85801" w:rsidRPr="00C77138">
        <w:rPr>
          <w:rFonts w:ascii="ＭＳ ゴシック" w:eastAsia="ＭＳ ゴシック" w:hAnsi="ＭＳ ゴシック" w:hint="eastAsia"/>
          <w:sz w:val="22"/>
        </w:rPr>
        <w:t>別紙</w:t>
      </w:r>
      <w:del w:id="1" w:author="山本 貴浩(yamamoto-takahiro)" w:date="2024-12-19T10:58:00Z">
        <w:r w:rsidR="00CC0CCE" w:rsidRPr="00C77138" w:rsidDel="00447420">
          <w:rPr>
            <w:rFonts w:ascii="ＭＳ ゴシック" w:eastAsia="ＭＳ ゴシック" w:hAnsi="ＭＳ ゴシック" w:hint="eastAsia"/>
            <w:sz w:val="22"/>
          </w:rPr>
          <w:delText>４</w:delText>
        </w:r>
      </w:del>
      <w:ins w:id="2" w:author="山本 貴浩(yamamoto-takahiro)" w:date="2024-12-19T10:58:00Z">
        <w:r w:rsidR="00447420" w:rsidRPr="00C77138">
          <w:rPr>
            <w:rFonts w:ascii="ＭＳ ゴシック" w:eastAsia="ＭＳ ゴシック" w:hAnsi="ＭＳ ゴシック" w:hint="eastAsia"/>
            <w:sz w:val="22"/>
          </w:rPr>
          <w:t>２９－２</w:t>
        </w:r>
      </w:ins>
      <w:r w:rsidR="00A85801" w:rsidRPr="00C77138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C77138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C77138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Pr="00C77138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C77138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C77138">
        <w:rPr>
          <w:rFonts w:ascii="ＭＳ ゴシック" w:eastAsia="ＭＳ ゴシック" w:hAnsi="ＭＳ ゴシック" w:hint="eastAsia"/>
          <w:sz w:val="22"/>
        </w:rPr>
        <w:t>の</w:t>
      </w:r>
      <w:r w:rsidR="00E70B2F" w:rsidRPr="00C77138">
        <w:rPr>
          <w:rFonts w:ascii="ＭＳ ゴシック" w:eastAsia="ＭＳ ゴシック" w:hAnsi="ＭＳ ゴシック" w:hint="eastAsia"/>
          <w:sz w:val="22"/>
        </w:rPr>
        <w:t>欄に</w:t>
      </w:r>
      <w:r w:rsidRPr="00C77138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C77138">
        <w:rPr>
          <w:rFonts w:ascii="ＭＳ ゴシック" w:eastAsia="ＭＳ ゴシック" w:hAnsi="ＭＳ ゴシック" w:hint="eastAsia"/>
          <w:sz w:val="22"/>
        </w:rPr>
        <w:t>いただいても</w:t>
      </w:r>
      <w:r w:rsidRPr="00C77138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  <w:tblGridChange w:id="3">
          <w:tblGrid>
            <w:gridCol w:w="9067"/>
            <w:gridCol w:w="1560"/>
          </w:tblGrid>
        </w:tblGridChange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E09CD" w:rsidRPr="001440D2" w14:paraId="1B6E116D" w14:textId="77777777" w:rsidTr="00D0273F">
        <w:trPr>
          <w:ins w:id="4" w:author="山本 貴浩(yamamoto-takahiro)" w:date="2024-12-19T11:07:00Z"/>
        </w:trPr>
        <w:tc>
          <w:tcPr>
            <w:tcW w:w="9067" w:type="dxa"/>
          </w:tcPr>
          <w:p w14:paraId="4B567897" w14:textId="77777777" w:rsidR="009E09CD" w:rsidRDefault="0055293E" w:rsidP="00B91F51">
            <w:pPr>
              <w:ind w:left="220" w:hangingChars="100" w:hanging="220"/>
              <w:rPr>
                <w:ins w:id="5" w:author="山本 貴浩(yamamoto-takahiro)" w:date="2024-12-19T11:08:00Z"/>
                <w:rFonts w:ascii="ＭＳ ゴシック" w:eastAsia="ＭＳ ゴシック" w:hAnsi="ＭＳ ゴシック"/>
                <w:sz w:val="22"/>
              </w:rPr>
            </w:pPr>
            <w:ins w:id="6" w:author="山本 貴浩(yamamoto-takahiro)" w:date="2024-12-19T11:07:00Z">
              <w:r>
                <w:rPr>
                  <w:rFonts w:ascii="ＭＳ ゴシック" w:eastAsia="ＭＳ ゴシック" w:hAnsi="ＭＳ ゴシック" w:hint="eastAsia"/>
                  <w:sz w:val="22"/>
                </w:rPr>
                <w:t>・</w:t>
              </w:r>
            </w:ins>
            <w:ins w:id="7" w:author="山本 貴浩(yamamoto-takahiro)" w:date="2024-12-19T11:08:00Z">
              <w:r w:rsidRPr="0055293E">
                <w:rPr>
                  <w:rFonts w:ascii="ＭＳ ゴシック" w:eastAsia="ＭＳ ゴシック" w:hAnsi="ＭＳ ゴシック" w:hint="eastAsia"/>
                  <w:sz w:val="22"/>
                </w:rPr>
                <w:t>就職先で想定されるハードウェア、ソフトウェアの活用【項目</w:t>
              </w:r>
              <w:r w:rsidRPr="0055293E">
                <w:rPr>
                  <w:rFonts w:ascii="ＭＳ ゴシック" w:eastAsia="ＭＳ ゴシック" w:hAnsi="ＭＳ ゴシック"/>
                  <w:sz w:val="22"/>
                </w:rPr>
                <w:t>10】</w:t>
              </w:r>
            </w:ins>
          </w:p>
          <w:p w14:paraId="1EE9FE4E" w14:textId="3D9A9A44" w:rsidR="00353E2E" w:rsidRPr="001440D2" w:rsidRDefault="00353E2E">
            <w:pPr>
              <w:ind w:leftChars="100" w:left="210" w:firstLineChars="100" w:firstLine="220"/>
              <w:rPr>
                <w:ins w:id="8" w:author="山本 貴浩(yamamoto-takahiro)" w:date="2024-12-19T11:07:00Z"/>
                <w:rFonts w:ascii="ＭＳ ゴシック" w:eastAsia="ＭＳ ゴシック" w:hAnsi="ＭＳ ゴシック"/>
                <w:sz w:val="22"/>
              </w:rPr>
              <w:pPrChange w:id="9" w:author="山本 貴浩(yamamoto-takahiro)" w:date="2024-12-19T11:08:00Z">
                <w:pPr>
                  <w:ind w:left="220" w:hangingChars="100" w:hanging="220"/>
                </w:pPr>
              </w:pPrChange>
            </w:pPr>
            <w:ins w:id="10" w:author="山本 貴浩(yamamoto-takahiro)" w:date="2024-12-19T11:08:00Z">
              <w:r w:rsidRPr="00353E2E">
                <w:rPr>
                  <w:rFonts w:ascii="ＭＳ ゴシック" w:eastAsia="ＭＳ ゴシック" w:hAnsi="ＭＳ ゴシック" w:hint="eastAsia"/>
                  <w:sz w:val="22"/>
                </w:rPr>
                <w:t>スマートフォン、タブレット等のハードウェア、</w:t>
              </w:r>
              <w:r w:rsidRPr="00353E2E">
                <w:rPr>
                  <w:rFonts w:ascii="ＭＳ ゴシック" w:eastAsia="ＭＳ ゴシック" w:hAnsi="ＭＳ ゴシック"/>
                  <w:sz w:val="22"/>
                </w:rPr>
                <w:t>JavaやPython等の代表的なプログラミング言語の特徴・利用方法等</w:t>
              </w:r>
            </w:ins>
          </w:p>
        </w:tc>
        <w:tc>
          <w:tcPr>
            <w:tcW w:w="1560" w:type="dxa"/>
            <w:vAlign w:val="center"/>
          </w:tcPr>
          <w:p w14:paraId="11CDB38E" w14:textId="7A365C70" w:rsidR="009E09CD" w:rsidRPr="001440D2" w:rsidRDefault="009E09CD" w:rsidP="00B91F51">
            <w:pPr>
              <w:jc w:val="center"/>
              <w:rPr>
                <w:ins w:id="11" w:author="山本 貴浩(yamamoto-takahiro)" w:date="2024-12-19T11:07:00Z"/>
                <w:rFonts w:ascii="ＭＳ ゴシック" w:eastAsia="ＭＳ ゴシック" w:hAnsi="ＭＳ ゴシック"/>
                <w:sz w:val="24"/>
                <w:szCs w:val="24"/>
              </w:rPr>
            </w:pPr>
            <w:ins w:id="12" w:author="山本 貴浩(yamamoto-takahiro)" w:date="2024-12-19T11:07:00Z">
              <w:r w:rsidRPr="001440D2"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t>□</w:t>
              </w:r>
            </w:ins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ins w:id="13" w:author="山本 貴浩(yamamoto-takahiro)" w:date="2024-12-19T11:12:00Z">
              <w:r w:rsidR="006C2CC0">
                <w:rPr>
                  <w:rFonts w:ascii="ＭＳ ゴシック" w:eastAsia="ＭＳ ゴシック" w:hAnsi="ＭＳ ゴシック" w:hint="eastAsia"/>
                  <w:sz w:val="22"/>
                </w:rPr>
                <w:t>、CMS</w:t>
              </w:r>
            </w:ins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0A0D70">
        <w:tblPrEx>
          <w:tblW w:w="10627" w:type="dxa"/>
          <w:tblPrExChange w:id="14" w:author="山本 貴浩(yamamoto-takahiro)" w:date="2024-12-19T11:10:00Z">
            <w:tblPrEx>
              <w:tblW w:w="10627" w:type="dxa"/>
            </w:tblPrEx>
          </w:tblPrExChange>
        </w:tblPrEx>
        <w:trPr>
          <w:trHeight w:val="878"/>
        </w:trPr>
        <w:tc>
          <w:tcPr>
            <w:tcW w:w="9067" w:type="dxa"/>
            <w:tcPrChange w:id="15" w:author="山本 貴浩(yamamoto-takahiro)" w:date="2024-12-19T11:10:00Z">
              <w:tcPr>
                <w:tcW w:w="9067" w:type="dxa"/>
              </w:tcPr>
            </w:tcPrChange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  <w:tcPrChange w:id="16" w:author="山本 貴浩(yamamoto-takahiro)" w:date="2024-12-19T11:10:00Z">
              <w:tcPr>
                <w:tcW w:w="1560" w:type="dxa"/>
                <w:vAlign w:val="center"/>
              </w:tcPr>
            </w:tcPrChange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54C2DC3E" w:rsidR="00033FD1" w:rsidRPr="00C77138" w:rsidRDefault="00ED29CB" w:rsidP="00B91F51">
      <w:pPr>
        <w:rPr>
          <w:rFonts w:ascii="ＭＳ ゴシック" w:eastAsia="ＭＳ ゴシック" w:hAnsi="ＭＳ ゴシック"/>
          <w:sz w:val="22"/>
        </w:rPr>
      </w:pPr>
      <w:r w:rsidRPr="00C77138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C77138">
        <w:rPr>
          <w:rFonts w:ascii="ＭＳ ゴシック" w:eastAsia="ＭＳ ゴシック" w:hAnsi="ＭＳ ゴシック" w:hint="eastAsia"/>
          <w:sz w:val="22"/>
        </w:rPr>
        <w:t>【項目】の番号は別紙</w:t>
      </w:r>
      <w:ins w:id="17" w:author="山本 貴浩(yamamoto-takahiro)" w:date="2024-12-19T10:58:00Z">
        <w:del w:id="18" w:author="User" w:date="2025-03-12T09:48:00Z">
          <w:r w:rsidR="00F54FCD" w:rsidRPr="00C77138" w:rsidDel="00A92750">
            <w:rPr>
              <w:rFonts w:ascii="ＭＳ ゴシック" w:eastAsia="ＭＳ ゴシック" w:hAnsi="ＭＳ ゴシック" w:hint="eastAsia"/>
              <w:sz w:val="22"/>
            </w:rPr>
            <w:delText>２９－２</w:delText>
          </w:r>
        </w:del>
      </w:ins>
      <w:del w:id="19" w:author="山本 貴浩(yamamoto-takahiro)" w:date="2024-12-19T10:58:00Z">
        <w:r w:rsidR="00F60518" w:rsidRPr="00C77138" w:rsidDel="00F54FCD">
          <w:rPr>
            <w:rFonts w:ascii="ＭＳ ゴシック" w:eastAsia="ＭＳ ゴシック" w:hAnsi="ＭＳ ゴシック" w:hint="eastAsia"/>
            <w:sz w:val="22"/>
          </w:rPr>
          <w:delText>４</w:delText>
        </w:r>
      </w:del>
      <w:del w:id="20" w:author="User" w:date="2025-03-12T09:48:00Z">
        <w:r w:rsidR="00033FD1" w:rsidRPr="00C77138" w:rsidDel="00A92750">
          <w:rPr>
            <w:rFonts w:ascii="ＭＳ ゴシック" w:eastAsia="ＭＳ ゴシック" w:hAnsi="ＭＳ ゴシック" w:hint="eastAsia"/>
            <w:sz w:val="22"/>
          </w:rPr>
          <w:delText>の</w:delText>
        </w:r>
      </w:del>
      <w:ins w:id="21" w:author="User" w:date="2025-03-12T09:48:00Z">
        <w:r w:rsidR="00A92750">
          <w:rPr>
            <w:rFonts w:ascii="ＭＳ ゴシック" w:eastAsia="ＭＳ ゴシック" w:hAnsi="ＭＳ ゴシック" w:hint="eastAsia"/>
            <w:sz w:val="22"/>
          </w:rPr>
          <w:t>「</w:t>
        </w:r>
      </w:ins>
      <w:r w:rsidR="00033FD1" w:rsidRPr="00C77138">
        <w:rPr>
          <w:rFonts w:ascii="ＭＳ ゴシック" w:eastAsia="ＭＳ ゴシック" w:hAnsi="ＭＳ ゴシック" w:hint="eastAsia"/>
          <w:sz w:val="22"/>
        </w:rPr>
        <w:t>DXリテラシー標準</w:t>
      </w:r>
      <w:ins w:id="22" w:author="User" w:date="2025-03-12T09:48:00Z">
        <w:r w:rsidR="00A92750">
          <w:rPr>
            <w:rFonts w:ascii="ＭＳ ゴシック" w:eastAsia="ＭＳ ゴシック" w:hAnsi="ＭＳ ゴシック" w:hint="eastAsia"/>
            <w:sz w:val="22"/>
          </w:rPr>
          <w:t>」</w:t>
        </w:r>
      </w:ins>
      <w:bookmarkStart w:id="23" w:name="_GoBack"/>
      <w:bookmarkEnd w:id="23"/>
      <w:r w:rsidR="00033FD1" w:rsidRPr="00C77138">
        <w:rPr>
          <w:rFonts w:ascii="ＭＳ ゴシック" w:eastAsia="ＭＳ ゴシック" w:hAnsi="ＭＳ ゴシック" w:hint="eastAsia"/>
          <w:sz w:val="22"/>
        </w:rPr>
        <w:t>のどの項目に該当するか示しています。</w:t>
      </w:r>
    </w:p>
    <w:p w14:paraId="62EC3C37" w14:textId="69169A99" w:rsidR="00D4778A" w:rsidRPr="00C77138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C77138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C77138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C77138" w:rsidSect="0001253B">
      <w:headerReference w:type="default" r:id="rId10"/>
      <w:pgSz w:w="11906" w:h="16838" w:code="9"/>
      <w:pgMar w:top="567" w:right="567" w:bottom="567" w:left="567" w:header="283" w:footer="283" w:gutter="0"/>
      <w:cols w:space="425"/>
      <w:docGrid w:type="lines" w:linePitch="360"/>
      <w:sectPrChange w:id="24" w:author="山本 貴浩(yamamoto-takahiro)" w:date="2024-12-19T11:12:00Z">
        <w:sectPr w:rsidR="00D4778A" w:rsidRPr="00C77138" w:rsidSect="0001253B">
          <w:pgMar w:top="567" w:right="567" w:bottom="567" w:left="567" w:header="851" w:footer="992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DC9D0" w14:textId="77777777" w:rsidR="00116728" w:rsidRDefault="00116728" w:rsidP="001900B2">
      <w:r>
        <w:separator/>
      </w:r>
    </w:p>
  </w:endnote>
  <w:endnote w:type="continuationSeparator" w:id="0">
    <w:p w14:paraId="3BE1D49B" w14:textId="77777777" w:rsidR="00116728" w:rsidRDefault="00116728" w:rsidP="001900B2">
      <w:r>
        <w:continuationSeparator/>
      </w:r>
    </w:p>
  </w:endnote>
  <w:endnote w:type="continuationNotice" w:id="1">
    <w:p w14:paraId="3BB9FE53" w14:textId="77777777" w:rsidR="00116728" w:rsidRDefault="001167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D2EDB" w14:textId="77777777" w:rsidR="00116728" w:rsidRDefault="00116728" w:rsidP="001900B2">
      <w:r>
        <w:separator/>
      </w:r>
    </w:p>
  </w:footnote>
  <w:footnote w:type="continuationSeparator" w:id="0">
    <w:p w14:paraId="10F22A27" w14:textId="77777777" w:rsidR="00116728" w:rsidRDefault="00116728" w:rsidP="001900B2">
      <w:r>
        <w:continuationSeparator/>
      </w:r>
    </w:p>
  </w:footnote>
  <w:footnote w:type="continuationNotice" w:id="1">
    <w:p w14:paraId="1CFF97C2" w14:textId="77777777" w:rsidR="00116728" w:rsidRDefault="001167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13B89" w14:textId="2CAAAED0" w:rsidR="001E0113" w:rsidRDefault="001E0113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 w:rsidRPr="001E0113">
      <w:rPr>
        <w:rFonts w:ascii="ＭＳ ゴシック" w:eastAsia="ＭＳ ゴシック" w:hAnsi="ＭＳ ゴシック" w:hint="eastAsia"/>
        <w:sz w:val="24"/>
        <w:szCs w:val="28"/>
      </w:rPr>
      <w:t>別紙</w:t>
    </w:r>
    <w:r w:rsidR="004F41CC">
      <w:rPr>
        <w:rFonts w:ascii="ＭＳ ゴシック" w:eastAsia="ＭＳ ゴシック" w:hAnsi="ＭＳ ゴシック" w:hint="eastAsia"/>
        <w:sz w:val="24"/>
        <w:szCs w:val="28"/>
      </w:rPr>
      <w:t>２９－１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山本 貴浩(yamamoto-takahiro)">
    <w15:presenceInfo w15:providerId="AD" w15:userId="S::YTMSE@lansys.mhlw.go.jp::94dbeb0a-9a37-4261-8ed2-b704cde9827c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16728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92750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2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81768-03C7-47D2-92A9-1D2BD5EA3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User</cp:lastModifiedBy>
  <cp:revision>92</cp:revision>
  <cp:lastPrinted>2023-11-16T04:38:00Z</cp:lastPrinted>
  <dcterms:created xsi:type="dcterms:W3CDTF">2023-11-16T04:34:00Z</dcterms:created>
  <dcterms:modified xsi:type="dcterms:W3CDTF">2025-03-12T00:48:00Z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